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15642" w:rsidRPr="00A77D23" w:rsidRDefault="00B15642">
      <w:pPr>
        <w:rPr>
          <w:b/>
        </w:rPr>
      </w:pPr>
      <w:r>
        <w:t>Valentine’s Day eats and treats</w:t>
      </w:r>
      <w:r w:rsidR="00A77D23">
        <w:t xml:space="preserve">: </w:t>
      </w:r>
      <w:r w:rsidR="00A77D23">
        <w:rPr>
          <w:b/>
        </w:rPr>
        <w:t>Sweet, Luscious Snacks for Loved Ones</w:t>
      </w:r>
    </w:p>
    <w:p w:rsidR="009E5A93" w:rsidRDefault="009E5A93"/>
    <w:p w:rsidR="00AF5E39" w:rsidRDefault="005F44C6">
      <w:r>
        <w:t xml:space="preserve">Valentine’s Day naturally brings thoughts of hearts, flowers, sweetness and love. </w:t>
      </w:r>
      <w:r w:rsidR="000458C8">
        <w:t xml:space="preserve">Because it also occurs during American Heart Month, it’s a perfect opportunity to start taking care of your own heart and the hearts of loved ones. </w:t>
      </w:r>
    </w:p>
    <w:p w:rsidR="00340B98" w:rsidRDefault="00340B98"/>
    <w:p w:rsidR="008D4960" w:rsidRDefault="008D4960">
      <w:r>
        <w:t xml:space="preserve">Part of the charm of the day’s celebrations is in giving family and friends flavorful foods to enjoy from chocolates and candies to other sugary treats. However, the festivities don’t have to be </w:t>
      </w:r>
      <w:r w:rsidR="00B512ED">
        <w:t xml:space="preserve">completely </w:t>
      </w:r>
      <w:r>
        <w:t xml:space="preserve">focused on unhealthy bites in order to make someone feel special. </w:t>
      </w:r>
    </w:p>
    <w:p w:rsidR="000458C8" w:rsidRDefault="000458C8"/>
    <w:p w:rsidR="008D4960" w:rsidRDefault="000458C8">
      <w:r>
        <w:t>This year, it can be easy to share in the fun of Valentine’s Day by serving those you love with sweet</w:t>
      </w:r>
      <w:r w:rsidR="00B512ED">
        <w:t>, seasonal</w:t>
      </w:r>
      <w:r>
        <w:t xml:space="preserve"> treats. For example, these Frosted Watermelon Cutouts make for ideal snacks for children and adults alike whether it’s an after-school treat or a sweet dessert</w:t>
      </w:r>
      <w:r w:rsidR="008D4960">
        <w:t xml:space="preserve"> with just three ingredients, </w:t>
      </w:r>
      <w:r w:rsidR="00B15642">
        <w:t>heart-shaped cookie cutters and minimal time spent in the kitchen</w:t>
      </w:r>
      <w:r>
        <w:t xml:space="preserve">. </w:t>
      </w:r>
    </w:p>
    <w:p w:rsidR="008D4960" w:rsidRDefault="008D4960"/>
    <w:p w:rsidR="000458C8" w:rsidRDefault="000458C8">
      <w:r>
        <w:t>If you’re really looking to impress that special someone, this Watermelon and Chocolate Dessert Board calls for creativity and plenty of tasty morsels like berries, cashews, almonds and dark chocolate.</w:t>
      </w:r>
      <w:r w:rsidR="00B15642">
        <w:t xml:space="preserve"> Without any baking or cooking required, simply spread out the ingredients for a platter that’s just as visually appealing as it is appetizing. </w:t>
      </w:r>
    </w:p>
    <w:p w:rsidR="000458C8" w:rsidRDefault="000458C8"/>
    <w:p w:rsidR="000458C8" w:rsidRPr="000458C8" w:rsidRDefault="000458C8">
      <w:r>
        <w:t xml:space="preserve">Both recipes include the benefits of watermelon, which boasts plenty of vitamin C to boost the immune system’s defenses as a cholesterol-free, fat-free and sodium-free food. </w:t>
      </w:r>
      <w:r w:rsidR="008D4960">
        <w:t xml:space="preserve">Plus, </w:t>
      </w:r>
      <w:r w:rsidR="00B512ED">
        <w:t>watermelon</w:t>
      </w:r>
      <w:ins w:id="0" w:author="Microsoft Office User" w:date="2019-12-02T13:28:00Z">
        <w:r w:rsidR="00B91D47">
          <w:t xml:space="preserve"> </w:t>
        </w:r>
      </w:ins>
      <w:r w:rsidR="00B512ED">
        <w:t>draws its red color from the powerful antioxidant</w:t>
      </w:r>
      <w:r w:rsidR="008D4960">
        <w:t xml:space="preserve"> </w:t>
      </w:r>
      <w:r w:rsidR="008D4960" w:rsidRPr="0052532C">
        <w:rPr>
          <w:color w:val="000000" w:themeColor="text1"/>
        </w:rPr>
        <w:t>lycopene</w:t>
      </w:r>
      <w:r w:rsidR="00EB3582" w:rsidRPr="0052532C">
        <w:rPr>
          <w:color w:val="000000" w:themeColor="text1"/>
        </w:rPr>
        <w:t xml:space="preserve">  (12</w:t>
      </w:r>
      <w:r w:rsidR="00BC37F5" w:rsidRPr="0052532C">
        <w:rPr>
          <w:color w:val="000000" w:themeColor="text1"/>
        </w:rPr>
        <w:t xml:space="preserve">.7 mg </w:t>
      </w:r>
      <w:r w:rsidR="00EB3582" w:rsidRPr="0052532C">
        <w:rPr>
          <w:color w:val="000000" w:themeColor="text1"/>
        </w:rPr>
        <w:t>per serving)</w:t>
      </w:r>
      <w:r w:rsidR="00B512ED" w:rsidRPr="0052532C">
        <w:rPr>
          <w:color w:val="000000" w:themeColor="text1"/>
        </w:rPr>
        <w:t>, which</w:t>
      </w:r>
      <w:r w:rsidR="00B512ED">
        <w:t xml:space="preserve"> may help protect cells from damage, and the healthy treat</w:t>
      </w:r>
      <w:r w:rsidR="008D4960">
        <w:t xml:space="preserve"> is American Heart Association Heart-Check Certified with just 80 calories per serving, making it the perfect centerpiece for Valentine’s Day recipes. </w:t>
      </w:r>
    </w:p>
    <w:p w:rsidR="009E5A93" w:rsidRDefault="009E5A93"/>
    <w:p w:rsidR="001445FF" w:rsidRDefault="00B15642">
      <w:r>
        <w:t xml:space="preserve">Find more Valentine’s Day inspiration and recipes at </w:t>
      </w:r>
      <w:hyperlink r:id="rId7" w:history="1">
        <w:r w:rsidRPr="00B15642">
          <w:rPr>
            <w:rStyle w:val="Hyperlink"/>
          </w:rPr>
          <w:t>watermelon.org</w:t>
        </w:r>
      </w:hyperlink>
      <w:r>
        <w:t xml:space="preserve">. </w:t>
      </w:r>
    </w:p>
    <w:p w:rsidR="001445FF" w:rsidRDefault="001445FF"/>
    <w:p w:rsidR="001445FF" w:rsidRPr="001445FF" w:rsidRDefault="001445FF" w:rsidP="001445FF">
      <w:pPr>
        <w:rPr>
          <w:b/>
        </w:rPr>
      </w:pPr>
      <w:r w:rsidRPr="001445FF">
        <w:rPr>
          <w:b/>
        </w:rPr>
        <w:t>Frosted Watermelon Cutouts</w:t>
      </w:r>
    </w:p>
    <w:p w:rsidR="001445FF" w:rsidRDefault="001445FF" w:rsidP="001445FF"/>
    <w:p w:rsidR="001445FF" w:rsidRDefault="001445FF" w:rsidP="001445FF">
      <w:r>
        <w:t xml:space="preserve">1 </w:t>
      </w:r>
      <w:r>
        <w:tab/>
        <w:t>seedless watermelon, cut into 1/2-3/4-inch thick slices</w:t>
      </w:r>
    </w:p>
    <w:p w:rsidR="00B512ED" w:rsidRDefault="00DE5B4E" w:rsidP="00B512ED">
      <w:r>
        <w:t>4</w:t>
      </w:r>
      <w:r w:rsidR="00B512ED">
        <w:tab/>
        <w:t>brownie bites</w:t>
      </w:r>
    </w:p>
    <w:p w:rsidR="00B512ED" w:rsidRDefault="00AC6FDE" w:rsidP="001445FF">
      <w:r>
        <w:t>1 cup</w:t>
      </w:r>
      <w:r w:rsidR="00B512ED">
        <w:t xml:space="preserve"> </w:t>
      </w:r>
      <w:r w:rsidR="00B512ED">
        <w:tab/>
        <w:t>measurement frosting (any flavor)</w:t>
      </w:r>
    </w:p>
    <w:p w:rsidR="001445FF" w:rsidRDefault="001445FF" w:rsidP="001445FF"/>
    <w:p w:rsidR="001445FF" w:rsidRDefault="001445FF" w:rsidP="001445FF">
      <w:r>
        <w:t xml:space="preserve">Using </w:t>
      </w:r>
      <w:r w:rsidR="00B15642">
        <w:t xml:space="preserve">heart-shaped </w:t>
      </w:r>
      <w:r>
        <w:t xml:space="preserve">cookie cutters, cut shapes out of watermelon slices or simply use cut watermelon wedges, if desired. </w:t>
      </w:r>
      <w:r w:rsidR="00B512ED">
        <w:t>Top heart shapes with brownie bites and add</w:t>
      </w:r>
      <w:r>
        <w:t xml:space="preserve"> </w:t>
      </w:r>
      <w:r w:rsidR="00B512ED">
        <w:t>frosting as desired</w:t>
      </w:r>
      <w:r>
        <w:t xml:space="preserve">. </w:t>
      </w:r>
    </w:p>
    <w:p w:rsidR="001445FF" w:rsidRDefault="001445FF" w:rsidP="001445FF"/>
    <w:p w:rsidR="001445FF" w:rsidRDefault="001445FF" w:rsidP="001445FF"/>
    <w:p w:rsidR="001445FF" w:rsidRPr="001445FF" w:rsidRDefault="001445FF" w:rsidP="001445FF">
      <w:pPr>
        <w:rPr>
          <w:b/>
        </w:rPr>
      </w:pPr>
      <w:r w:rsidRPr="001445FF">
        <w:rPr>
          <w:b/>
        </w:rPr>
        <w:t>Watermelon and Chocolate Dessert Board</w:t>
      </w:r>
    </w:p>
    <w:p w:rsidR="001445FF" w:rsidRDefault="00804F48" w:rsidP="001445FF">
      <w:r>
        <w:t>Servings: 6-8</w:t>
      </w:r>
    </w:p>
    <w:p w:rsidR="001445FF" w:rsidRDefault="001445FF" w:rsidP="001445FF"/>
    <w:p w:rsidR="001445FF" w:rsidRDefault="001445FF" w:rsidP="001445FF">
      <w:r>
        <w:t xml:space="preserve">1/2 </w:t>
      </w:r>
      <w:r w:rsidR="00804F48">
        <w:tab/>
        <w:t xml:space="preserve">medium seedless </w:t>
      </w:r>
      <w:r>
        <w:t>watermelon, cut into wedges and cubes</w:t>
      </w:r>
    </w:p>
    <w:p w:rsidR="001445FF" w:rsidRDefault="001445FF" w:rsidP="001445FF">
      <w:r>
        <w:t xml:space="preserve">1 </w:t>
      </w:r>
      <w:r w:rsidR="00804F48">
        <w:tab/>
      </w:r>
      <w:r>
        <w:t>cup fresh raspberries</w:t>
      </w:r>
    </w:p>
    <w:p w:rsidR="001445FF" w:rsidRDefault="001445FF" w:rsidP="001445FF">
      <w:r>
        <w:t xml:space="preserve">1 </w:t>
      </w:r>
      <w:r w:rsidR="00804F48">
        <w:tab/>
      </w:r>
      <w:r>
        <w:t>cup fresh red cherries</w:t>
      </w:r>
    </w:p>
    <w:p w:rsidR="001445FF" w:rsidRDefault="001445FF" w:rsidP="001445FF">
      <w:r>
        <w:t xml:space="preserve">1 </w:t>
      </w:r>
      <w:r w:rsidR="00804F48">
        <w:tab/>
      </w:r>
      <w:r>
        <w:t>cup strawberries, trimmed and halved</w:t>
      </w:r>
    </w:p>
    <w:p w:rsidR="001445FF" w:rsidRDefault="001445FF" w:rsidP="001445FF">
      <w:r>
        <w:lastRenderedPageBreak/>
        <w:t xml:space="preserve">1/4 </w:t>
      </w:r>
      <w:r w:rsidR="00804F48">
        <w:tab/>
      </w:r>
      <w:r>
        <w:t>cup dried cranberries</w:t>
      </w:r>
    </w:p>
    <w:p w:rsidR="001445FF" w:rsidRDefault="001445FF" w:rsidP="001445FF">
      <w:r>
        <w:t xml:space="preserve">1/3 </w:t>
      </w:r>
      <w:r w:rsidR="00804F48">
        <w:tab/>
      </w:r>
      <w:r>
        <w:t>cup roasted, salted cashews</w:t>
      </w:r>
    </w:p>
    <w:p w:rsidR="001445FF" w:rsidRDefault="001445FF" w:rsidP="001445FF">
      <w:r>
        <w:t xml:space="preserve">1 </w:t>
      </w:r>
      <w:r w:rsidR="00804F48">
        <w:tab/>
      </w:r>
      <w:r>
        <w:t>cup chocolate covered almonds</w:t>
      </w:r>
    </w:p>
    <w:p w:rsidR="001445FF" w:rsidRDefault="001445FF" w:rsidP="001445FF">
      <w:r>
        <w:t xml:space="preserve">1 </w:t>
      </w:r>
      <w:r w:rsidR="00804F48">
        <w:tab/>
      </w:r>
      <w:r>
        <w:t>bar dark chocolate, broken into squares</w:t>
      </w:r>
    </w:p>
    <w:p w:rsidR="001445FF" w:rsidRDefault="001445FF" w:rsidP="001445FF">
      <w:r>
        <w:t xml:space="preserve">1 </w:t>
      </w:r>
      <w:r w:rsidR="00804F48">
        <w:tab/>
      </w:r>
      <w:r>
        <w:t>cup coconut chips</w:t>
      </w:r>
    </w:p>
    <w:p w:rsidR="001445FF" w:rsidRDefault="001445FF" w:rsidP="00804F48">
      <w:pPr>
        <w:ind w:firstLine="720"/>
      </w:pPr>
      <w:r>
        <w:t>mint leaves</w:t>
      </w:r>
      <w:r w:rsidR="00804F48">
        <w:t>,</w:t>
      </w:r>
      <w:r>
        <w:t xml:space="preserve"> for garnish</w:t>
      </w:r>
    </w:p>
    <w:p w:rsidR="001445FF" w:rsidRDefault="001445FF" w:rsidP="001445FF"/>
    <w:p w:rsidR="001445FF" w:rsidRPr="009E5A93" w:rsidRDefault="00804F48" w:rsidP="001445FF">
      <w:r>
        <w:t>On serving board, a</w:t>
      </w:r>
      <w:r w:rsidR="001445FF">
        <w:t xml:space="preserve">rrange watermelon in center and surround with </w:t>
      </w:r>
      <w:r>
        <w:t>raspberries, cherries, strawberries, cranberries, cashews, almonds, chocolate and coconut chips</w:t>
      </w:r>
      <w:r w:rsidR="001445FF">
        <w:t xml:space="preserve">. Scatter mint leaves around board for garnish. </w:t>
      </w:r>
    </w:p>
    <w:sectPr w:rsidR="001445FF" w:rsidRPr="009E5A9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C3EED" w:rsidRDefault="000C3EED" w:rsidP="001445FF">
      <w:r>
        <w:separator/>
      </w:r>
    </w:p>
  </w:endnote>
  <w:endnote w:type="continuationSeparator" w:id="0">
    <w:p w:rsidR="000C3EED" w:rsidRDefault="000C3EED" w:rsidP="0014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45FF" w:rsidRPr="001445FF" w:rsidRDefault="001445FF">
    <w:pPr>
      <w:pStyle w:val="Footer"/>
      <w:rPr>
        <w:sz w:val="20"/>
      </w:rPr>
    </w:pPr>
    <w:r w:rsidRPr="001445FF">
      <w:rPr>
        <w:sz w:val="20"/>
      </w:rPr>
      <w:t>#</w:t>
    </w:r>
    <w:r w:rsidR="000458C8">
      <w:rPr>
        <w:sz w:val="20"/>
      </w:rPr>
      <w:t>15077</w:t>
    </w:r>
  </w:p>
  <w:p w:rsidR="001445FF" w:rsidRPr="001445FF" w:rsidRDefault="001445FF">
    <w:pPr>
      <w:pStyle w:val="Footer"/>
      <w:rPr>
        <w:sz w:val="20"/>
      </w:rPr>
    </w:pPr>
    <w:r w:rsidRPr="001445FF">
      <w:rPr>
        <w:sz w:val="20"/>
      </w:rPr>
      <w:t>Source: Watermelon Board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C3EED" w:rsidRDefault="000C3EED" w:rsidP="001445FF">
      <w:r>
        <w:separator/>
      </w:r>
    </w:p>
  </w:footnote>
  <w:footnote w:type="continuationSeparator" w:id="0">
    <w:p w:rsidR="000C3EED" w:rsidRDefault="000C3EED" w:rsidP="001445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A93"/>
    <w:rsid w:val="00042AB0"/>
    <w:rsid w:val="000458C8"/>
    <w:rsid w:val="000753EC"/>
    <w:rsid w:val="000C3EED"/>
    <w:rsid w:val="00135829"/>
    <w:rsid w:val="001445FF"/>
    <w:rsid w:val="00233C21"/>
    <w:rsid w:val="003000E3"/>
    <w:rsid w:val="00340B98"/>
    <w:rsid w:val="0042356F"/>
    <w:rsid w:val="00464833"/>
    <w:rsid w:val="00473370"/>
    <w:rsid w:val="004B380A"/>
    <w:rsid w:val="0052532C"/>
    <w:rsid w:val="00560B30"/>
    <w:rsid w:val="005F44C6"/>
    <w:rsid w:val="0060690E"/>
    <w:rsid w:val="0067290F"/>
    <w:rsid w:val="007149A6"/>
    <w:rsid w:val="00804F48"/>
    <w:rsid w:val="008D4960"/>
    <w:rsid w:val="00976B7E"/>
    <w:rsid w:val="009E5A93"/>
    <w:rsid w:val="00A1361A"/>
    <w:rsid w:val="00A77D23"/>
    <w:rsid w:val="00AC6FDE"/>
    <w:rsid w:val="00AF5E39"/>
    <w:rsid w:val="00B15642"/>
    <w:rsid w:val="00B512ED"/>
    <w:rsid w:val="00B70862"/>
    <w:rsid w:val="00B91D47"/>
    <w:rsid w:val="00BC37F5"/>
    <w:rsid w:val="00C61EC6"/>
    <w:rsid w:val="00D31845"/>
    <w:rsid w:val="00DD2EB3"/>
    <w:rsid w:val="00DE5B4E"/>
    <w:rsid w:val="00E611F2"/>
    <w:rsid w:val="00EB3582"/>
    <w:rsid w:val="00F31C48"/>
    <w:rsid w:val="00F90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35E53"/>
  <w15:chartTrackingRefBased/>
  <w15:docId w15:val="{F8E408B9-19CC-1842-A53C-097180A8A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5FF"/>
    <w:pPr>
      <w:tabs>
        <w:tab w:val="center" w:pos="4680"/>
        <w:tab w:val="right" w:pos="9360"/>
      </w:tabs>
    </w:pPr>
  </w:style>
  <w:style w:type="character" w:customStyle="1" w:styleId="HeaderChar">
    <w:name w:val="Header Char"/>
    <w:link w:val="Header"/>
    <w:uiPriority w:val="99"/>
    <w:rsid w:val="001445FF"/>
    <w:rPr>
      <w:sz w:val="24"/>
      <w:szCs w:val="22"/>
    </w:rPr>
  </w:style>
  <w:style w:type="paragraph" w:styleId="Footer">
    <w:name w:val="footer"/>
    <w:basedOn w:val="Normal"/>
    <w:link w:val="FooterChar"/>
    <w:uiPriority w:val="99"/>
    <w:unhideWhenUsed/>
    <w:rsid w:val="001445FF"/>
    <w:pPr>
      <w:tabs>
        <w:tab w:val="center" w:pos="4680"/>
        <w:tab w:val="right" w:pos="9360"/>
      </w:tabs>
    </w:pPr>
  </w:style>
  <w:style w:type="character" w:customStyle="1" w:styleId="FooterChar">
    <w:name w:val="Footer Char"/>
    <w:link w:val="Footer"/>
    <w:uiPriority w:val="99"/>
    <w:rsid w:val="001445FF"/>
    <w:rPr>
      <w:sz w:val="24"/>
      <w:szCs w:val="22"/>
    </w:rPr>
  </w:style>
  <w:style w:type="character" w:styleId="CommentReference">
    <w:name w:val="annotation reference"/>
    <w:uiPriority w:val="99"/>
    <w:semiHidden/>
    <w:unhideWhenUsed/>
    <w:rsid w:val="001445FF"/>
    <w:rPr>
      <w:sz w:val="16"/>
      <w:szCs w:val="16"/>
    </w:rPr>
  </w:style>
  <w:style w:type="paragraph" w:styleId="CommentText">
    <w:name w:val="annotation text"/>
    <w:basedOn w:val="Normal"/>
    <w:link w:val="CommentTextChar"/>
    <w:uiPriority w:val="99"/>
    <w:semiHidden/>
    <w:unhideWhenUsed/>
    <w:rsid w:val="001445FF"/>
    <w:rPr>
      <w:sz w:val="20"/>
      <w:szCs w:val="20"/>
    </w:rPr>
  </w:style>
  <w:style w:type="character" w:customStyle="1" w:styleId="CommentTextChar">
    <w:name w:val="Comment Text Char"/>
    <w:basedOn w:val="DefaultParagraphFont"/>
    <w:link w:val="CommentText"/>
    <w:uiPriority w:val="99"/>
    <w:semiHidden/>
    <w:rsid w:val="001445FF"/>
  </w:style>
  <w:style w:type="paragraph" w:styleId="CommentSubject">
    <w:name w:val="annotation subject"/>
    <w:basedOn w:val="CommentText"/>
    <w:next w:val="CommentText"/>
    <w:link w:val="CommentSubjectChar"/>
    <w:uiPriority w:val="99"/>
    <w:semiHidden/>
    <w:unhideWhenUsed/>
    <w:rsid w:val="001445FF"/>
    <w:rPr>
      <w:b/>
      <w:bCs/>
    </w:rPr>
  </w:style>
  <w:style w:type="character" w:customStyle="1" w:styleId="CommentSubjectChar">
    <w:name w:val="Comment Subject Char"/>
    <w:link w:val="CommentSubject"/>
    <w:uiPriority w:val="99"/>
    <w:semiHidden/>
    <w:rsid w:val="001445FF"/>
    <w:rPr>
      <w:b/>
      <w:bCs/>
    </w:rPr>
  </w:style>
  <w:style w:type="paragraph" w:styleId="BalloonText">
    <w:name w:val="Balloon Text"/>
    <w:basedOn w:val="Normal"/>
    <w:link w:val="BalloonTextChar"/>
    <w:uiPriority w:val="99"/>
    <w:semiHidden/>
    <w:unhideWhenUsed/>
    <w:rsid w:val="001445FF"/>
    <w:rPr>
      <w:rFonts w:ascii="Segoe UI" w:hAnsi="Segoe UI" w:cs="Segoe UI"/>
      <w:sz w:val="18"/>
      <w:szCs w:val="18"/>
    </w:rPr>
  </w:style>
  <w:style w:type="character" w:customStyle="1" w:styleId="BalloonTextChar">
    <w:name w:val="Balloon Text Char"/>
    <w:link w:val="BalloonText"/>
    <w:uiPriority w:val="99"/>
    <w:semiHidden/>
    <w:rsid w:val="001445FF"/>
    <w:rPr>
      <w:rFonts w:ascii="Segoe UI" w:hAnsi="Segoe UI" w:cs="Segoe UI"/>
      <w:sz w:val="18"/>
      <w:szCs w:val="18"/>
    </w:rPr>
  </w:style>
  <w:style w:type="character" w:styleId="Hyperlink">
    <w:name w:val="Hyperlink"/>
    <w:uiPriority w:val="99"/>
    <w:unhideWhenUsed/>
    <w:rsid w:val="00B15642"/>
    <w:rPr>
      <w:color w:val="0563C1"/>
      <w:u w:val="single"/>
    </w:rPr>
  </w:style>
  <w:style w:type="character" w:styleId="UnresolvedMention">
    <w:name w:val="Unresolved Mention"/>
    <w:uiPriority w:val="99"/>
    <w:semiHidden/>
    <w:unhideWhenUsed/>
    <w:rsid w:val="00B15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atermelon.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2AE2D-238F-994E-B4F9-83793A3D7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CharactersWithSpaces>
  <SharedDoc>false</SharedDoc>
  <HLinks>
    <vt:vector size="6" baseType="variant">
      <vt:variant>
        <vt:i4>7471207</vt:i4>
      </vt:variant>
      <vt:variant>
        <vt:i4>0</vt:i4>
      </vt:variant>
      <vt:variant>
        <vt:i4>0</vt:i4>
      </vt:variant>
      <vt:variant>
        <vt:i4>5</vt:i4>
      </vt:variant>
      <vt:variant>
        <vt:lpwstr>https://watermelon.org/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FFES2</dc:creator>
  <cp:keywords/>
  <dc:description/>
  <cp:lastModifiedBy>Stephanie Barlow</cp:lastModifiedBy>
  <cp:revision>4</cp:revision>
  <dcterms:created xsi:type="dcterms:W3CDTF">2020-05-20T15:49:00Z</dcterms:created>
  <dcterms:modified xsi:type="dcterms:W3CDTF">2020-05-20T15:54:00Z</dcterms:modified>
</cp:coreProperties>
</file>